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330E6" w14:textId="5CE731D0" w:rsidR="004D5F4F" w:rsidRPr="004A6279" w:rsidRDefault="004D5F4F" w:rsidP="0022178B">
      <w:pPr>
        <w:jc w:val="center"/>
        <w:rPr>
          <w:rFonts w:ascii="Arial" w:hAnsi="Arial" w:cs="Arial"/>
          <w:sz w:val="24"/>
        </w:rPr>
      </w:pPr>
      <w:r w:rsidRPr="004A6279">
        <w:rPr>
          <w:rFonts w:ascii="Arial" w:hAnsi="Arial" w:cs="Arial"/>
          <w:b/>
          <w:bCs/>
          <w:sz w:val="24"/>
          <w:u w:val="single"/>
        </w:rPr>
        <w:t>SUPPLEMENTARY INSTRUCTIONS TO BIDDERS</w:t>
      </w:r>
    </w:p>
    <w:p w14:paraId="52E7E5A8" w14:textId="77777777" w:rsidR="004D5F4F" w:rsidRPr="004A6279" w:rsidRDefault="004D5F4F">
      <w:pPr>
        <w:rPr>
          <w:rFonts w:ascii="Arial" w:hAnsi="Arial" w:cs="Arial"/>
          <w:sz w:val="22"/>
        </w:rPr>
      </w:pPr>
    </w:p>
    <w:p w14:paraId="6BD66862" w14:textId="2BF793A4" w:rsidR="0074789B" w:rsidRPr="0074789B" w:rsidRDefault="0074789B">
      <w:pPr>
        <w:rPr>
          <w:rFonts w:ascii="Arial" w:hAnsi="Arial" w:cs="Arial"/>
          <w:b/>
          <w:sz w:val="22"/>
        </w:rPr>
      </w:pPr>
      <w:r w:rsidRPr="0074789B">
        <w:rPr>
          <w:rFonts w:ascii="Arial" w:hAnsi="Arial" w:cs="Arial"/>
          <w:b/>
          <w:sz w:val="22"/>
        </w:rPr>
        <w:t>NOTICE:</w:t>
      </w:r>
    </w:p>
    <w:p w14:paraId="256252D9" w14:textId="78F1B5BF" w:rsidR="004D5F4F" w:rsidRPr="0074789B" w:rsidRDefault="004D5F4F">
      <w:pPr>
        <w:rPr>
          <w:rFonts w:ascii="Arial" w:hAnsi="Arial" w:cs="Arial"/>
          <w:sz w:val="22"/>
        </w:rPr>
      </w:pPr>
      <w:r w:rsidRPr="0074789B">
        <w:rPr>
          <w:rFonts w:ascii="Arial" w:hAnsi="Arial" w:cs="Arial"/>
          <w:sz w:val="22"/>
        </w:rPr>
        <w:t xml:space="preserve">The following supplements modify and are to be used in conjunction with the </w:t>
      </w:r>
      <w:r w:rsidRPr="0074789B">
        <w:rPr>
          <w:rFonts w:ascii="Arial" w:hAnsi="Arial" w:cs="Arial"/>
          <w:sz w:val="22"/>
          <w:u w:val="single"/>
        </w:rPr>
        <w:t>Instructions to Bidders AIA Document A701</w:t>
      </w:r>
      <w:r w:rsidR="00345EB3" w:rsidRPr="0074789B">
        <w:rPr>
          <w:rFonts w:ascii="Arial" w:hAnsi="Arial" w:cs="Arial"/>
          <w:sz w:val="22"/>
          <w:u w:val="single"/>
        </w:rPr>
        <w:t xml:space="preserve"> </w:t>
      </w:r>
      <w:r w:rsidRPr="0074789B">
        <w:rPr>
          <w:rFonts w:ascii="Arial" w:hAnsi="Arial" w:cs="Arial"/>
          <w:sz w:val="22"/>
          <w:u w:val="single"/>
        </w:rPr>
        <w:t>-</w:t>
      </w:r>
      <w:r w:rsidR="00345EB3" w:rsidRPr="0074789B">
        <w:rPr>
          <w:rFonts w:ascii="Arial" w:hAnsi="Arial" w:cs="Arial"/>
          <w:sz w:val="22"/>
          <w:u w:val="single"/>
        </w:rPr>
        <w:t xml:space="preserve"> </w:t>
      </w:r>
      <w:r w:rsidRPr="0074789B">
        <w:rPr>
          <w:rFonts w:ascii="Arial" w:hAnsi="Arial" w:cs="Arial"/>
          <w:sz w:val="22"/>
          <w:u w:val="single"/>
        </w:rPr>
        <w:t>1997</w:t>
      </w:r>
      <w:r w:rsidRPr="0074789B">
        <w:rPr>
          <w:rFonts w:ascii="Arial" w:hAnsi="Arial" w:cs="Arial"/>
          <w:sz w:val="22"/>
        </w:rPr>
        <w:t>.  These Supplementary Instructions supersede and take precedence over those portions of the Instructions to Bidders which are added to, deleted from, or otherwise modified herein.  Unaltered portions of AIA A701</w:t>
      </w:r>
      <w:r w:rsidR="00345EB3" w:rsidRPr="0074789B">
        <w:rPr>
          <w:rFonts w:ascii="Arial" w:hAnsi="Arial" w:cs="Arial"/>
          <w:sz w:val="22"/>
        </w:rPr>
        <w:t xml:space="preserve"> </w:t>
      </w:r>
      <w:r w:rsidRPr="0074789B">
        <w:rPr>
          <w:rFonts w:ascii="Arial" w:hAnsi="Arial" w:cs="Arial"/>
          <w:sz w:val="22"/>
        </w:rPr>
        <w:t>-</w:t>
      </w:r>
      <w:r w:rsidR="00345EB3" w:rsidRPr="0074789B">
        <w:rPr>
          <w:rFonts w:ascii="Arial" w:hAnsi="Arial" w:cs="Arial"/>
          <w:sz w:val="22"/>
        </w:rPr>
        <w:t xml:space="preserve"> </w:t>
      </w:r>
      <w:r w:rsidRPr="0074789B">
        <w:rPr>
          <w:rFonts w:ascii="Arial" w:hAnsi="Arial" w:cs="Arial"/>
          <w:sz w:val="22"/>
        </w:rPr>
        <w:t>1997, shall remain in effect.</w:t>
      </w:r>
    </w:p>
    <w:p w14:paraId="48110920" w14:textId="77777777" w:rsidR="004D5F4F" w:rsidRPr="00A73904" w:rsidRDefault="004D5F4F">
      <w:pPr>
        <w:rPr>
          <w:rFonts w:ascii="Times New Roman" w:hAnsi="Times New Roman" w:cs="Times New Roman"/>
        </w:rPr>
      </w:pPr>
    </w:p>
    <w:p w14:paraId="5097F69A" w14:textId="77777777" w:rsidR="004D5F4F" w:rsidRPr="00A73904" w:rsidRDefault="004D5F4F">
      <w:pPr>
        <w:rPr>
          <w:rFonts w:ascii="Times New Roman" w:hAnsi="Times New Roman" w:cs="Times New Roman"/>
        </w:rPr>
      </w:pPr>
    </w:p>
    <w:p w14:paraId="70DC53F3" w14:textId="77777777" w:rsidR="004D5F4F" w:rsidRPr="00EC597C" w:rsidRDefault="004D5F4F">
      <w:pPr>
        <w:rPr>
          <w:rFonts w:ascii="Arial" w:hAnsi="Arial" w:cs="Arial"/>
          <w:b/>
        </w:rPr>
      </w:pPr>
      <w:r w:rsidRPr="00EC597C">
        <w:rPr>
          <w:rFonts w:ascii="Arial" w:hAnsi="Arial" w:cs="Arial"/>
          <w:b/>
        </w:rPr>
        <w:t>ARTICLE 4: BIDDING PROCEDURES</w:t>
      </w:r>
    </w:p>
    <w:p w14:paraId="4F8D8198" w14:textId="77777777" w:rsidR="004D5F4F" w:rsidRPr="00A73904" w:rsidRDefault="004D5F4F">
      <w:pPr>
        <w:rPr>
          <w:rFonts w:ascii="Times New Roman" w:hAnsi="Times New Roman" w:cs="Times New Roman"/>
        </w:rPr>
      </w:pPr>
    </w:p>
    <w:p w14:paraId="02B188DA" w14:textId="788A1D0F" w:rsidR="004D5F4F" w:rsidRPr="00A61591" w:rsidRDefault="004D5F4F">
      <w:pPr>
        <w:tabs>
          <w:tab w:val="left" w:pos="720"/>
        </w:tabs>
        <w:ind w:left="720" w:hanging="720"/>
        <w:rPr>
          <w:rFonts w:ascii="Arial" w:hAnsi="Arial" w:cs="Arial"/>
          <w:b/>
        </w:rPr>
      </w:pPr>
      <w:proofErr w:type="gramStart"/>
      <w:r w:rsidRPr="00A61591">
        <w:rPr>
          <w:rFonts w:ascii="Arial" w:hAnsi="Arial" w:cs="Arial"/>
          <w:b/>
        </w:rPr>
        <w:t>4.2</w:t>
      </w:r>
      <w:r w:rsidR="00A61591">
        <w:rPr>
          <w:rFonts w:ascii="Arial" w:hAnsi="Arial" w:cs="Arial"/>
          <w:b/>
        </w:rPr>
        <w:t xml:space="preserve">  </w:t>
      </w:r>
      <w:r w:rsidR="00A61591" w:rsidRPr="00A61591">
        <w:rPr>
          <w:rFonts w:ascii="Arial" w:hAnsi="Arial" w:cs="Arial"/>
          <w:b/>
        </w:rPr>
        <w:t>Bid</w:t>
      </w:r>
      <w:proofErr w:type="gramEnd"/>
      <w:r w:rsidR="00A61591" w:rsidRPr="00A61591">
        <w:rPr>
          <w:rFonts w:ascii="Arial" w:hAnsi="Arial" w:cs="Arial"/>
          <w:b/>
        </w:rPr>
        <w:t xml:space="preserve"> Security</w:t>
      </w:r>
    </w:p>
    <w:p w14:paraId="6FDBC47F" w14:textId="77777777" w:rsidR="004D5F4F" w:rsidRPr="00A73904" w:rsidRDefault="004D5F4F">
      <w:pPr>
        <w:rPr>
          <w:rFonts w:ascii="Times New Roman" w:hAnsi="Times New Roman" w:cs="Times New Roman"/>
        </w:rPr>
      </w:pPr>
    </w:p>
    <w:p w14:paraId="5D0E29E8" w14:textId="77777777" w:rsidR="004D5F4F" w:rsidRPr="00A73904" w:rsidRDefault="004D5F4F">
      <w:pPr>
        <w:rPr>
          <w:rFonts w:ascii="Times New Roman" w:hAnsi="Times New Roman" w:cs="Times New Roman"/>
        </w:rPr>
      </w:pPr>
      <w:r w:rsidRPr="00A73904">
        <w:rPr>
          <w:rFonts w:ascii="Times New Roman" w:hAnsi="Times New Roman" w:cs="Times New Roman"/>
        </w:rPr>
        <w:t>Add the following Clause 4.2.1.1 to 4.2.1:</w:t>
      </w:r>
    </w:p>
    <w:p w14:paraId="036A9E19" w14:textId="77777777" w:rsidR="004D5F4F" w:rsidRPr="00A73904" w:rsidRDefault="004D5F4F">
      <w:pPr>
        <w:rPr>
          <w:rFonts w:ascii="Times New Roman" w:hAnsi="Times New Roman" w:cs="Times New Roman"/>
        </w:rPr>
      </w:pPr>
    </w:p>
    <w:p w14:paraId="2C3FDF61" w14:textId="72E64050" w:rsidR="004D5F4F" w:rsidRPr="00A73904" w:rsidRDefault="004D5F4F">
      <w:pPr>
        <w:rPr>
          <w:rFonts w:ascii="Times New Roman" w:hAnsi="Times New Roman" w:cs="Times New Roman"/>
        </w:rPr>
      </w:pPr>
      <w:proofErr w:type="gramStart"/>
      <w:r w:rsidRPr="00A61591">
        <w:rPr>
          <w:rFonts w:ascii="Arial" w:hAnsi="Arial" w:cs="Arial"/>
          <w:b/>
          <w:u w:val="single"/>
        </w:rPr>
        <w:t>4.2.1.1</w:t>
      </w:r>
      <w:r w:rsidR="00A61591">
        <w:rPr>
          <w:rFonts w:ascii="Times New Roman" w:hAnsi="Times New Roman" w:cs="Times New Roman"/>
          <w:u w:val="single"/>
        </w:rPr>
        <w:t xml:space="preserve"> </w:t>
      </w:r>
      <w:r w:rsidRPr="00A73904">
        <w:rPr>
          <w:rFonts w:ascii="Times New Roman" w:hAnsi="Times New Roman" w:cs="Times New Roman"/>
        </w:rPr>
        <w:t xml:space="preserve"> To</w:t>
      </w:r>
      <w:proofErr w:type="gramEnd"/>
      <w:r w:rsidRPr="00A73904">
        <w:rPr>
          <w:rFonts w:ascii="Times New Roman" w:hAnsi="Times New Roman" w:cs="Times New Roman"/>
        </w:rPr>
        <w:t xml:space="preserve"> be considered, proposals must be accompanied by an acceptable security, in an amount not less than five (5) percent of the total amount of the bid.  The security may be in the form of a bond, or a certified or cashier's check.</w:t>
      </w:r>
    </w:p>
    <w:p w14:paraId="29694BDB" w14:textId="77777777" w:rsidR="004D5F4F" w:rsidRPr="00A73904" w:rsidRDefault="004D5F4F">
      <w:pPr>
        <w:rPr>
          <w:rFonts w:ascii="Times New Roman" w:hAnsi="Times New Roman" w:cs="Times New Roman"/>
        </w:rPr>
      </w:pPr>
    </w:p>
    <w:p w14:paraId="478FCC34" w14:textId="77777777" w:rsidR="004D5F4F" w:rsidRPr="00A73904" w:rsidRDefault="004D5F4F">
      <w:pPr>
        <w:rPr>
          <w:rFonts w:ascii="Times New Roman" w:hAnsi="Times New Roman" w:cs="Times New Roman"/>
        </w:rPr>
      </w:pPr>
      <w:r w:rsidRPr="00A73904">
        <w:rPr>
          <w:rFonts w:ascii="Times New Roman" w:hAnsi="Times New Roman" w:cs="Times New Roman"/>
        </w:rPr>
        <w:t>Add the following Clause 4.2.3.1 to 4.2.3:</w:t>
      </w:r>
    </w:p>
    <w:p w14:paraId="7299B0D8" w14:textId="77777777" w:rsidR="004D5F4F" w:rsidRPr="00A73904" w:rsidRDefault="004D5F4F">
      <w:pPr>
        <w:rPr>
          <w:rFonts w:ascii="Times New Roman" w:hAnsi="Times New Roman" w:cs="Times New Roman"/>
        </w:rPr>
      </w:pPr>
    </w:p>
    <w:p w14:paraId="0D223307" w14:textId="77777777" w:rsidR="004D5F4F" w:rsidRPr="00A73904" w:rsidRDefault="004D5F4F">
      <w:pPr>
        <w:rPr>
          <w:rFonts w:ascii="Times New Roman" w:hAnsi="Times New Roman" w:cs="Times New Roman"/>
        </w:rPr>
      </w:pPr>
      <w:r w:rsidRPr="00A61591">
        <w:rPr>
          <w:rFonts w:ascii="Arial" w:hAnsi="Arial" w:cs="Arial"/>
          <w:b/>
          <w:u w:val="single"/>
        </w:rPr>
        <w:t>4.2.3.1</w:t>
      </w:r>
      <w:r w:rsidRPr="00A73904">
        <w:rPr>
          <w:rFonts w:ascii="Times New Roman" w:hAnsi="Times New Roman" w:cs="Times New Roman"/>
        </w:rPr>
        <w:t xml:space="preserve">  The bidder's security will be returned promptly after the Owner and the accepted bidder have executed a contract, or, if no award has been made within thirty (30) days after the opening of bids; upon demand of the bidder at any time thereafter, so long as he has not been notified of the acceptance of his bid.</w:t>
      </w:r>
    </w:p>
    <w:p w14:paraId="740C3E06" w14:textId="77777777" w:rsidR="004D5F4F" w:rsidRPr="00A73904" w:rsidRDefault="004D5F4F">
      <w:pPr>
        <w:rPr>
          <w:rFonts w:ascii="Times New Roman" w:hAnsi="Times New Roman" w:cs="Times New Roman"/>
        </w:rPr>
      </w:pPr>
    </w:p>
    <w:p w14:paraId="14B46C03" w14:textId="77777777" w:rsidR="004D5F4F" w:rsidRPr="00A73904" w:rsidRDefault="004D5F4F">
      <w:pPr>
        <w:rPr>
          <w:rFonts w:ascii="Times New Roman" w:hAnsi="Times New Roman" w:cs="Times New Roman"/>
        </w:rPr>
      </w:pPr>
      <w:r w:rsidRPr="00A73904">
        <w:rPr>
          <w:rFonts w:ascii="Times New Roman" w:hAnsi="Times New Roman" w:cs="Times New Roman"/>
        </w:rPr>
        <w:t>Add the following Subparagraph to 4.2:</w:t>
      </w:r>
    </w:p>
    <w:p w14:paraId="68A05E11" w14:textId="77777777" w:rsidR="004D5F4F" w:rsidRPr="00A73904" w:rsidRDefault="004D5F4F">
      <w:pPr>
        <w:rPr>
          <w:rFonts w:ascii="Times New Roman" w:hAnsi="Times New Roman" w:cs="Times New Roman"/>
        </w:rPr>
      </w:pPr>
    </w:p>
    <w:p w14:paraId="6B45AE1B" w14:textId="77777777" w:rsidR="004D5F4F" w:rsidRPr="00A73904" w:rsidRDefault="004D5F4F">
      <w:pPr>
        <w:rPr>
          <w:rFonts w:ascii="Times New Roman" w:hAnsi="Times New Roman" w:cs="Times New Roman"/>
        </w:rPr>
      </w:pPr>
      <w:proofErr w:type="gramStart"/>
      <w:r w:rsidRPr="00A61591">
        <w:rPr>
          <w:rFonts w:ascii="Arial" w:hAnsi="Arial" w:cs="Arial"/>
          <w:b/>
          <w:u w:val="single"/>
        </w:rPr>
        <w:t>4.2.4</w:t>
      </w:r>
      <w:r w:rsidRPr="00A73904">
        <w:rPr>
          <w:rFonts w:ascii="Times New Roman" w:hAnsi="Times New Roman" w:cs="Times New Roman"/>
        </w:rPr>
        <w:t xml:space="preserve">  A</w:t>
      </w:r>
      <w:proofErr w:type="gramEnd"/>
      <w:r w:rsidRPr="00A73904">
        <w:rPr>
          <w:rFonts w:ascii="Times New Roman" w:hAnsi="Times New Roman" w:cs="Times New Roman"/>
        </w:rPr>
        <w:t xml:space="preserve"> successful bidder who fails to sign the contract for the work or furnish the required bonds within ten (10) days after he has received notice of the acceptance of his bid, shall forfeit his security deposit.  The Owner may then award the contract to the next lowest bidder, in which event any excess of the lowest bidder's security over the difference between the lowest and next lowest bids will be returned to the lowest bidder or, if a bidder's bond is used, to the surety.  If, upon a forfeiture by the lowest bidder, the Owner does not award the contract to the next lowest bidder, the security will be applied toward the planning and bid invitation costs.</w:t>
      </w:r>
    </w:p>
    <w:p w14:paraId="6B352C48" w14:textId="77777777" w:rsidR="004D5F4F" w:rsidRPr="00A73904" w:rsidRDefault="004D5F4F">
      <w:pPr>
        <w:rPr>
          <w:rFonts w:ascii="Times New Roman" w:hAnsi="Times New Roman" w:cs="Times New Roman"/>
        </w:rPr>
      </w:pPr>
    </w:p>
    <w:p w14:paraId="71F0A457" w14:textId="2B1D96BD" w:rsidR="004D5F4F" w:rsidRPr="00A61591" w:rsidRDefault="004D5F4F">
      <w:pPr>
        <w:tabs>
          <w:tab w:val="left" w:pos="720"/>
        </w:tabs>
        <w:ind w:left="720" w:hanging="720"/>
        <w:rPr>
          <w:rFonts w:ascii="Arial" w:hAnsi="Arial" w:cs="Arial"/>
          <w:b/>
        </w:rPr>
      </w:pPr>
      <w:proofErr w:type="gramStart"/>
      <w:r w:rsidRPr="00A61591">
        <w:rPr>
          <w:rFonts w:ascii="Arial" w:hAnsi="Arial" w:cs="Arial"/>
          <w:b/>
        </w:rPr>
        <w:t>4.3</w:t>
      </w:r>
      <w:r w:rsidR="00A61591">
        <w:rPr>
          <w:rFonts w:ascii="Arial" w:hAnsi="Arial" w:cs="Arial"/>
          <w:b/>
        </w:rPr>
        <w:t xml:space="preserve">  </w:t>
      </w:r>
      <w:r w:rsidR="00A61591" w:rsidRPr="00A61591">
        <w:rPr>
          <w:rFonts w:ascii="Arial" w:hAnsi="Arial" w:cs="Arial"/>
          <w:b/>
        </w:rPr>
        <w:t>Submission</w:t>
      </w:r>
      <w:proofErr w:type="gramEnd"/>
      <w:r w:rsidR="00A61591" w:rsidRPr="00A61591">
        <w:rPr>
          <w:rFonts w:ascii="Arial" w:hAnsi="Arial" w:cs="Arial"/>
          <w:b/>
        </w:rPr>
        <w:t xml:space="preserve"> Of Bids</w:t>
      </w:r>
    </w:p>
    <w:p w14:paraId="37DD83E2" w14:textId="77777777" w:rsidR="004D5F4F" w:rsidRPr="00A73904" w:rsidRDefault="004D5F4F">
      <w:pPr>
        <w:rPr>
          <w:rFonts w:ascii="Times New Roman" w:hAnsi="Times New Roman" w:cs="Times New Roman"/>
        </w:rPr>
      </w:pPr>
    </w:p>
    <w:p w14:paraId="48194CB1" w14:textId="77777777" w:rsidR="004D5F4F" w:rsidRPr="00A73904" w:rsidRDefault="004D5F4F">
      <w:pPr>
        <w:rPr>
          <w:rFonts w:ascii="Times New Roman" w:hAnsi="Times New Roman" w:cs="Times New Roman"/>
        </w:rPr>
      </w:pPr>
      <w:r w:rsidRPr="00A73904">
        <w:rPr>
          <w:rFonts w:ascii="Times New Roman" w:hAnsi="Times New Roman" w:cs="Times New Roman"/>
        </w:rPr>
        <w:t xml:space="preserve">Add the following Clause 4.3.1.1 </w:t>
      </w:r>
      <w:r w:rsidR="001A1BDA" w:rsidRPr="00A73904">
        <w:rPr>
          <w:rFonts w:ascii="Times New Roman" w:hAnsi="Times New Roman" w:cs="Times New Roman"/>
        </w:rPr>
        <w:t xml:space="preserve">and 4.3.1.2 </w:t>
      </w:r>
      <w:r w:rsidRPr="00A73904">
        <w:rPr>
          <w:rFonts w:ascii="Times New Roman" w:hAnsi="Times New Roman" w:cs="Times New Roman"/>
        </w:rPr>
        <w:t>to 4.3.1:</w:t>
      </w:r>
    </w:p>
    <w:p w14:paraId="0DA0091B" w14:textId="77777777" w:rsidR="004D5F4F" w:rsidRPr="00A73904" w:rsidRDefault="004D5F4F">
      <w:pPr>
        <w:rPr>
          <w:rFonts w:ascii="Times New Roman" w:hAnsi="Times New Roman" w:cs="Times New Roman"/>
        </w:rPr>
      </w:pPr>
    </w:p>
    <w:p w14:paraId="4F8A0C60" w14:textId="77777777" w:rsidR="004D5F4F" w:rsidRPr="00A73904" w:rsidRDefault="004D5F4F">
      <w:pPr>
        <w:rPr>
          <w:rFonts w:ascii="Times New Roman" w:hAnsi="Times New Roman" w:cs="Times New Roman"/>
        </w:rPr>
      </w:pPr>
      <w:proofErr w:type="gramStart"/>
      <w:r w:rsidRPr="0092307A">
        <w:rPr>
          <w:rFonts w:ascii="Arial" w:hAnsi="Arial" w:cs="Arial"/>
          <w:b/>
          <w:u w:val="single"/>
        </w:rPr>
        <w:t>4.3.1.1</w:t>
      </w:r>
      <w:r w:rsidRPr="00A73904">
        <w:rPr>
          <w:rFonts w:ascii="Times New Roman" w:hAnsi="Times New Roman" w:cs="Times New Roman"/>
        </w:rPr>
        <w:t xml:space="preserve">  The</w:t>
      </w:r>
      <w:proofErr w:type="gramEnd"/>
      <w:r w:rsidRPr="00A73904">
        <w:rPr>
          <w:rFonts w:ascii="Times New Roman" w:hAnsi="Times New Roman" w:cs="Times New Roman"/>
        </w:rPr>
        <w:t xml:space="preserve"> mailing envelope containing the bid shall be addressed as follows:</w:t>
      </w:r>
    </w:p>
    <w:p w14:paraId="7E09A839" w14:textId="77777777" w:rsidR="004D5F4F" w:rsidRPr="00A73904" w:rsidRDefault="004D5F4F">
      <w:pPr>
        <w:rPr>
          <w:rFonts w:ascii="Times New Roman" w:hAnsi="Times New Roman" w:cs="Times New Roman"/>
        </w:rPr>
      </w:pPr>
    </w:p>
    <w:p w14:paraId="53877B62" w14:textId="77777777" w:rsidR="004D5F4F" w:rsidRPr="00A73904" w:rsidRDefault="004D5F4F">
      <w:pPr>
        <w:rPr>
          <w:rFonts w:ascii="Times New Roman" w:hAnsi="Times New Roman" w:cs="Times New Roman"/>
        </w:rPr>
      </w:pPr>
      <w:r w:rsidRPr="00A73904">
        <w:rPr>
          <w:rFonts w:ascii="Times New Roman" w:hAnsi="Times New Roman" w:cs="Times New Roman"/>
        </w:rPr>
        <w:tab/>
      </w:r>
      <w:r w:rsidRPr="00A73904">
        <w:rPr>
          <w:rFonts w:ascii="Times New Roman" w:hAnsi="Times New Roman" w:cs="Times New Roman"/>
        </w:rPr>
        <w:tab/>
      </w:r>
      <w:r w:rsidRPr="00A73904">
        <w:rPr>
          <w:rFonts w:ascii="Times New Roman" w:hAnsi="Times New Roman" w:cs="Times New Roman"/>
        </w:rPr>
        <w:tab/>
        <w:t>Sealed Bid</w:t>
      </w:r>
    </w:p>
    <w:p w14:paraId="0F952F01" w14:textId="77777777" w:rsidR="004D5F4F" w:rsidRPr="00A73904" w:rsidRDefault="004D5F4F">
      <w:pPr>
        <w:rPr>
          <w:rFonts w:ascii="Times New Roman" w:hAnsi="Times New Roman" w:cs="Times New Roman"/>
        </w:rPr>
      </w:pPr>
      <w:r w:rsidRPr="00A73904">
        <w:rPr>
          <w:rFonts w:ascii="Times New Roman" w:hAnsi="Times New Roman" w:cs="Times New Roman"/>
        </w:rPr>
        <w:tab/>
      </w:r>
      <w:r w:rsidRPr="00A73904">
        <w:rPr>
          <w:rFonts w:ascii="Times New Roman" w:hAnsi="Times New Roman" w:cs="Times New Roman"/>
        </w:rPr>
        <w:tab/>
      </w:r>
      <w:r w:rsidRPr="00A73904">
        <w:rPr>
          <w:rFonts w:ascii="Times New Roman" w:hAnsi="Times New Roman" w:cs="Times New Roman"/>
        </w:rPr>
        <w:tab/>
        <w:t>Architectural &amp; Engineering Services</w:t>
      </w:r>
    </w:p>
    <w:p w14:paraId="6938E904" w14:textId="7B75651E" w:rsidR="004D5F4F" w:rsidRDefault="004D5F4F">
      <w:pPr>
        <w:rPr>
          <w:rFonts w:ascii="Times New Roman" w:hAnsi="Times New Roman" w:cs="Times New Roman"/>
        </w:rPr>
      </w:pPr>
      <w:r w:rsidRPr="00A73904">
        <w:rPr>
          <w:rFonts w:ascii="Times New Roman" w:hAnsi="Times New Roman" w:cs="Times New Roman"/>
        </w:rPr>
        <w:tab/>
      </w:r>
      <w:r w:rsidRPr="00A73904">
        <w:rPr>
          <w:rFonts w:ascii="Times New Roman" w:hAnsi="Times New Roman" w:cs="Times New Roman"/>
        </w:rPr>
        <w:tab/>
      </w:r>
      <w:r w:rsidRPr="00A73904">
        <w:rPr>
          <w:rFonts w:ascii="Times New Roman" w:hAnsi="Times New Roman" w:cs="Times New Roman"/>
        </w:rPr>
        <w:tab/>
        <w:t>University of Idaho</w:t>
      </w:r>
    </w:p>
    <w:p w14:paraId="61B535A5" w14:textId="7F4F4B7C" w:rsidR="0092307A" w:rsidRPr="00A73904" w:rsidRDefault="0092307A">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875 Perimeter Drive MS2281</w:t>
      </w:r>
    </w:p>
    <w:p w14:paraId="47502C5F" w14:textId="77777777" w:rsidR="004D5F4F" w:rsidRPr="00A73904" w:rsidRDefault="004D5F4F">
      <w:pPr>
        <w:rPr>
          <w:rFonts w:ascii="Times New Roman" w:hAnsi="Times New Roman" w:cs="Times New Roman"/>
        </w:rPr>
      </w:pPr>
      <w:r w:rsidRPr="00A73904">
        <w:rPr>
          <w:rFonts w:ascii="Times New Roman" w:hAnsi="Times New Roman" w:cs="Times New Roman"/>
        </w:rPr>
        <w:tab/>
      </w:r>
      <w:r w:rsidRPr="00A73904">
        <w:rPr>
          <w:rFonts w:ascii="Times New Roman" w:hAnsi="Times New Roman" w:cs="Times New Roman"/>
        </w:rPr>
        <w:tab/>
      </w:r>
      <w:r w:rsidRPr="00A73904">
        <w:rPr>
          <w:rFonts w:ascii="Times New Roman" w:hAnsi="Times New Roman" w:cs="Times New Roman"/>
        </w:rPr>
        <w:tab/>
        <w:t>Moscow, Idaho  83844-2281</w:t>
      </w:r>
    </w:p>
    <w:p w14:paraId="69C32442" w14:textId="77777777" w:rsidR="001A1BDA" w:rsidRPr="00A73904" w:rsidRDefault="001A1BDA">
      <w:pPr>
        <w:rPr>
          <w:rFonts w:ascii="Times New Roman" w:hAnsi="Times New Roman" w:cs="Times New Roman"/>
        </w:rPr>
      </w:pPr>
    </w:p>
    <w:p w14:paraId="7E52D974" w14:textId="77777777" w:rsidR="001A1BDA" w:rsidRPr="00A73904" w:rsidRDefault="001A1BDA">
      <w:pPr>
        <w:rPr>
          <w:rFonts w:ascii="Times New Roman" w:hAnsi="Times New Roman" w:cs="Times New Roman"/>
        </w:rPr>
      </w:pPr>
      <w:r w:rsidRPr="00EC597C">
        <w:rPr>
          <w:rFonts w:ascii="Arial" w:hAnsi="Arial" w:cs="Arial"/>
          <w:b/>
          <w:u w:val="single"/>
        </w:rPr>
        <w:t>4.3.1.2</w:t>
      </w:r>
      <w:r w:rsidRPr="00EC597C">
        <w:rPr>
          <w:rFonts w:ascii="Arial" w:hAnsi="Arial" w:cs="Arial"/>
          <w:b/>
        </w:rPr>
        <w:tab/>
      </w:r>
      <w:r w:rsidRPr="00A73904">
        <w:rPr>
          <w:rFonts w:ascii="Times New Roman" w:hAnsi="Times New Roman" w:cs="Times New Roman"/>
        </w:rPr>
        <w:t>Along with his bid, the bidder shall submit an affidavit certifying his compliance with Idaho Code, Title 72, Chapter 17, requiring the contractor and his subcontractors at the time of bid to provide a drug-free workplace program and to maintain such program throughout the duration of the contract.</w:t>
      </w:r>
    </w:p>
    <w:p w14:paraId="4B6D4368" w14:textId="77777777" w:rsidR="004D5F4F" w:rsidRPr="00A73904" w:rsidRDefault="004D5F4F">
      <w:pPr>
        <w:rPr>
          <w:rFonts w:ascii="Times New Roman" w:hAnsi="Times New Roman" w:cs="Times New Roman"/>
          <w:u w:val="single"/>
        </w:rPr>
      </w:pPr>
    </w:p>
    <w:p w14:paraId="39BFC7D2" w14:textId="77777777" w:rsidR="004D5F4F" w:rsidRPr="00A73904" w:rsidRDefault="004D5F4F">
      <w:pPr>
        <w:rPr>
          <w:rFonts w:ascii="Times New Roman" w:hAnsi="Times New Roman" w:cs="Times New Roman"/>
          <w:u w:val="single"/>
        </w:rPr>
      </w:pPr>
    </w:p>
    <w:p w14:paraId="0D61915E" w14:textId="77777777" w:rsidR="004D5F4F" w:rsidRPr="00EC597C" w:rsidRDefault="004D5F4F">
      <w:pPr>
        <w:rPr>
          <w:rFonts w:ascii="Arial" w:hAnsi="Arial" w:cs="Arial"/>
          <w:b/>
        </w:rPr>
      </w:pPr>
      <w:r w:rsidRPr="00EC597C">
        <w:rPr>
          <w:rFonts w:ascii="Arial" w:hAnsi="Arial" w:cs="Arial"/>
          <w:b/>
        </w:rPr>
        <w:t>ARTICLE 5: CONSIDERATION OF BIDS</w:t>
      </w:r>
    </w:p>
    <w:p w14:paraId="731280F6" w14:textId="77777777" w:rsidR="004D5F4F" w:rsidRPr="00A73904" w:rsidRDefault="004D5F4F">
      <w:pPr>
        <w:rPr>
          <w:rFonts w:ascii="Times New Roman" w:hAnsi="Times New Roman" w:cs="Times New Roman"/>
        </w:rPr>
      </w:pPr>
      <w:bookmarkStart w:id="0" w:name="_GoBack"/>
      <w:bookmarkEnd w:id="0"/>
    </w:p>
    <w:p w14:paraId="27EA57F4" w14:textId="77777777" w:rsidR="004D5F4F" w:rsidRPr="00A73904" w:rsidRDefault="004D5F4F">
      <w:pPr>
        <w:rPr>
          <w:rFonts w:ascii="Times New Roman" w:hAnsi="Times New Roman" w:cs="Times New Roman"/>
        </w:rPr>
      </w:pPr>
      <w:r w:rsidRPr="00A73904">
        <w:rPr>
          <w:rFonts w:ascii="Times New Roman" w:hAnsi="Times New Roman" w:cs="Times New Roman"/>
        </w:rPr>
        <w:t>Add the following Paragraphs 5.4 through 5.6 to Article 5:</w:t>
      </w:r>
    </w:p>
    <w:p w14:paraId="643CE569" w14:textId="77777777" w:rsidR="004D5F4F" w:rsidRPr="00A73904" w:rsidRDefault="004D5F4F">
      <w:pPr>
        <w:rPr>
          <w:rFonts w:ascii="Times New Roman" w:hAnsi="Times New Roman" w:cs="Times New Roman"/>
        </w:rPr>
      </w:pPr>
    </w:p>
    <w:p w14:paraId="0F39C8B6" w14:textId="05BE03D8" w:rsidR="004D5F4F" w:rsidRPr="00EC597C" w:rsidRDefault="004D5F4F">
      <w:pPr>
        <w:tabs>
          <w:tab w:val="left" w:pos="720"/>
        </w:tabs>
        <w:ind w:left="720" w:hanging="720"/>
        <w:rPr>
          <w:rFonts w:ascii="Arial" w:hAnsi="Arial" w:cs="Arial"/>
          <w:b/>
        </w:rPr>
      </w:pPr>
      <w:proofErr w:type="gramStart"/>
      <w:r w:rsidRPr="00EC597C">
        <w:rPr>
          <w:rFonts w:ascii="Arial" w:hAnsi="Arial" w:cs="Arial"/>
          <w:b/>
        </w:rPr>
        <w:t>5.4</w:t>
      </w:r>
      <w:r w:rsidR="00EC597C" w:rsidRPr="00EC597C">
        <w:rPr>
          <w:rFonts w:ascii="Arial" w:hAnsi="Arial" w:cs="Arial"/>
          <w:b/>
        </w:rPr>
        <w:t xml:space="preserve">  Public</w:t>
      </w:r>
      <w:proofErr w:type="gramEnd"/>
      <w:r w:rsidR="00EC597C" w:rsidRPr="00EC597C">
        <w:rPr>
          <w:rFonts w:ascii="Arial" w:hAnsi="Arial" w:cs="Arial"/>
          <w:b/>
        </w:rPr>
        <w:t xml:space="preserve"> Works Contractor's License</w:t>
      </w:r>
    </w:p>
    <w:p w14:paraId="36D5A03F" w14:textId="77777777" w:rsidR="004D5F4F" w:rsidRPr="00A73904" w:rsidRDefault="004D5F4F">
      <w:pPr>
        <w:rPr>
          <w:rFonts w:ascii="Times New Roman" w:hAnsi="Times New Roman" w:cs="Times New Roman"/>
          <w:u w:val="single"/>
        </w:rPr>
      </w:pPr>
    </w:p>
    <w:p w14:paraId="3C715838" w14:textId="0BE0AA07" w:rsidR="004D5F4F" w:rsidRPr="00E57A75" w:rsidRDefault="004D5F4F">
      <w:pPr>
        <w:jc w:val="both"/>
        <w:rPr>
          <w:rFonts w:ascii="Times New Roman" w:hAnsi="Times New Roman" w:cs="Times New Roman"/>
          <w:highlight w:val="yellow"/>
        </w:rPr>
      </w:pPr>
      <w:r w:rsidRPr="00E57A75">
        <w:rPr>
          <w:rFonts w:ascii="Times New Roman" w:hAnsi="Times New Roman" w:cs="Times New Roman"/>
          <w:highlight w:val="yellow"/>
          <w:u w:val="single"/>
        </w:rPr>
        <w:t>5.4.1</w:t>
      </w:r>
      <w:r w:rsidRPr="00E57A75">
        <w:rPr>
          <w:rFonts w:ascii="Times New Roman" w:hAnsi="Times New Roman" w:cs="Times New Roman"/>
          <w:highlight w:val="yellow"/>
        </w:rPr>
        <w:tab/>
        <w:t xml:space="preserve">This Public Works project </w:t>
      </w:r>
      <w:r w:rsidRPr="00E57A75">
        <w:rPr>
          <w:rFonts w:ascii="Times New Roman" w:hAnsi="Times New Roman" w:cs="Times New Roman"/>
          <w:b/>
          <w:bCs/>
          <w:highlight w:val="yellow"/>
        </w:rPr>
        <w:t>is not</w:t>
      </w:r>
      <w:r w:rsidRPr="00E57A75">
        <w:rPr>
          <w:rFonts w:ascii="Times New Roman" w:hAnsi="Times New Roman" w:cs="Times New Roman"/>
          <w:highlight w:val="yellow"/>
        </w:rPr>
        <w:t xml:space="preserve"> financed in whole or in part by Federal Aid Funds.  Bid proposals will be accepted from those contractors only (prime contractors, subcontractors, and/or specialty contractors) who, </w:t>
      </w:r>
      <w:r w:rsidRPr="00E57A75">
        <w:rPr>
          <w:rFonts w:ascii="Times New Roman" w:hAnsi="Times New Roman" w:cs="Times New Roman"/>
          <w:b/>
          <w:bCs/>
          <w:highlight w:val="yellow"/>
        </w:rPr>
        <w:t>prior to the bid opening,</w:t>
      </w:r>
      <w:r w:rsidRPr="00E57A75">
        <w:rPr>
          <w:rFonts w:ascii="Times New Roman" w:hAnsi="Times New Roman" w:cs="Times New Roman"/>
          <w:highlight w:val="yellow"/>
        </w:rPr>
        <w:t xml:space="preserve"> hold current licenses as public works contractors in the State of Idaho in accordance with Public Works Contractors' State License Law, Title 54, Chapter 19, </w:t>
      </w:r>
      <w:r w:rsidRPr="00E57A75">
        <w:rPr>
          <w:rFonts w:ascii="Times New Roman" w:hAnsi="Times New Roman" w:cs="Times New Roman"/>
          <w:highlight w:val="yellow"/>
          <w:u w:val="single"/>
        </w:rPr>
        <w:t>Idaho Code</w:t>
      </w:r>
      <w:r w:rsidRPr="00E57A75">
        <w:rPr>
          <w:rFonts w:ascii="Times New Roman" w:hAnsi="Times New Roman" w:cs="Times New Roman"/>
          <w:highlight w:val="yellow"/>
        </w:rPr>
        <w:t>, as amended.</w:t>
      </w:r>
    </w:p>
    <w:p w14:paraId="44E782FE" w14:textId="77777777" w:rsidR="00F50335" w:rsidRPr="00E57A75" w:rsidRDefault="00F50335">
      <w:pPr>
        <w:jc w:val="both"/>
        <w:rPr>
          <w:rFonts w:ascii="Times New Roman" w:hAnsi="Times New Roman" w:cs="Times New Roman"/>
          <w:highlight w:val="yellow"/>
        </w:rPr>
      </w:pPr>
    </w:p>
    <w:p w14:paraId="6352332F" w14:textId="77777777" w:rsidR="004D5F4F" w:rsidRPr="00A73904" w:rsidRDefault="004D5F4F">
      <w:pPr>
        <w:rPr>
          <w:rFonts w:ascii="Times New Roman" w:hAnsi="Times New Roman" w:cs="Times New Roman"/>
        </w:rPr>
      </w:pPr>
      <w:r w:rsidRPr="00E57A75">
        <w:rPr>
          <w:rFonts w:ascii="Times New Roman" w:hAnsi="Times New Roman" w:cs="Times New Roman"/>
          <w:highlight w:val="yellow"/>
          <w:u w:val="single"/>
        </w:rPr>
        <w:t>5.4.1</w:t>
      </w:r>
      <w:r w:rsidRPr="00E57A75">
        <w:rPr>
          <w:rFonts w:ascii="Times New Roman" w:hAnsi="Times New Roman" w:cs="Times New Roman"/>
          <w:highlight w:val="yellow"/>
        </w:rPr>
        <w:tab/>
        <w:t xml:space="preserve">This Public Works project </w:t>
      </w:r>
      <w:r w:rsidRPr="00E57A75">
        <w:rPr>
          <w:rFonts w:ascii="Times New Roman" w:hAnsi="Times New Roman" w:cs="Times New Roman"/>
          <w:b/>
          <w:bCs/>
          <w:highlight w:val="yellow"/>
        </w:rPr>
        <w:t xml:space="preserve">is </w:t>
      </w:r>
      <w:r w:rsidRPr="00E57A75">
        <w:rPr>
          <w:rFonts w:ascii="Times New Roman" w:hAnsi="Times New Roman" w:cs="Times New Roman"/>
          <w:highlight w:val="yellow"/>
        </w:rPr>
        <w:t xml:space="preserve">financed in whole or in part by Federal Aid Funds.  Bid proposals will be accepted from those contractors only (prime contractors, subcontractors, and/or specialty contractors) who, </w:t>
      </w:r>
      <w:r w:rsidRPr="00E57A75">
        <w:rPr>
          <w:rFonts w:ascii="Times New Roman" w:hAnsi="Times New Roman" w:cs="Times New Roman"/>
          <w:b/>
          <w:bCs/>
          <w:highlight w:val="yellow"/>
        </w:rPr>
        <w:t>at the time of the award of contract,</w:t>
      </w:r>
      <w:r w:rsidRPr="00E57A75">
        <w:rPr>
          <w:rFonts w:ascii="Times New Roman" w:hAnsi="Times New Roman" w:cs="Times New Roman"/>
          <w:highlight w:val="yellow"/>
        </w:rPr>
        <w:t xml:space="preserve"> hold current licenses as public works contractors in the State of Idaho in accordance with Public Works Contractors' State License Law, Title 54, Chapter 19, </w:t>
      </w:r>
      <w:r w:rsidRPr="00E57A75">
        <w:rPr>
          <w:rFonts w:ascii="Times New Roman" w:hAnsi="Times New Roman" w:cs="Times New Roman"/>
          <w:highlight w:val="yellow"/>
          <w:u w:val="single"/>
        </w:rPr>
        <w:t>Idaho Code</w:t>
      </w:r>
      <w:r w:rsidRPr="00E57A75">
        <w:rPr>
          <w:rFonts w:ascii="Times New Roman" w:hAnsi="Times New Roman" w:cs="Times New Roman"/>
          <w:highlight w:val="yellow"/>
        </w:rPr>
        <w:t>, as amended</w:t>
      </w:r>
      <w:r w:rsidRPr="00A73904">
        <w:rPr>
          <w:rFonts w:ascii="Times New Roman" w:hAnsi="Times New Roman" w:cs="Times New Roman"/>
        </w:rPr>
        <w:t>.</w:t>
      </w:r>
    </w:p>
    <w:p w14:paraId="63827FEB" w14:textId="77777777" w:rsidR="004D5F4F" w:rsidRPr="00A73904" w:rsidRDefault="004D5F4F">
      <w:pPr>
        <w:rPr>
          <w:rFonts w:ascii="Times New Roman" w:hAnsi="Times New Roman" w:cs="Times New Roman"/>
        </w:rPr>
      </w:pPr>
    </w:p>
    <w:p w14:paraId="20723F27" w14:textId="308C53F6" w:rsidR="004D5F4F" w:rsidRPr="00EC597C" w:rsidRDefault="004D5F4F">
      <w:pPr>
        <w:rPr>
          <w:rFonts w:ascii="Arial" w:hAnsi="Arial" w:cs="Arial"/>
          <w:b/>
        </w:rPr>
      </w:pPr>
      <w:proofErr w:type="gramStart"/>
      <w:r w:rsidRPr="00EC597C">
        <w:rPr>
          <w:rFonts w:ascii="Arial" w:hAnsi="Arial" w:cs="Arial"/>
          <w:b/>
          <w:bCs/>
        </w:rPr>
        <w:t>5.5</w:t>
      </w:r>
      <w:r w:rsidR="00EC597C" w:rsidRPr="00EC597C">
        <w:rPr>
          <w:rFonts w:ascii="Arial" w:hAnsi="Arial" w:cs="Arial"/>
          <w:b/>
          <w:bCs/>
        </w:rPr>
        <w:t xml:space="preserve">  Naming</w:t>
      </w:r>
      <w:proofErr w:type="gramEnd"/>
      <w:r w:rsidR="00EC597C" w:rsidRPr="00EC597C">
        <w:rPr>
          <w:rFonts w:ascii="Arial" w:hAnsi="Arial" w:cs="Arial"/>
          <w:b/>
          <w:bCs/>
        </w:rPr>
        <w:t xml:space="preserve"> Of Subcontractors</w:t>
      </w:r>
    </w:p>
    <w:p w14:paraId="59ED7A68" w14:textId="77777777" w:rsidR="004D5F4F" w:rsidRPr="00A73904" w:rsidRDefault="004D5F4F">
      <w:pPr>
        <w:rPr>
          <w:rFonts w:ascii="Times New Roman" w:hAnsi="Times New Roman" w:cs="Times New Roman"/>
        </w:rPr>
      </w:pPr>
    </w:p>
    <w:p w14:paraId="067DCD50" w14:textId="25278261" w:rsidR="004D5F4F" w:rsidRPr="00A73904" w:rsidRDefault="004D5F4F">
      <w:pPr>
        <w:rPr>
          <w:rFonts w:ascii="Times New Roman" w:hAnsi="Times New Roman" w:cs="Times New Roman"/>
        </w:rPr>
      </w:pPr>
      <w:proofErr w:type="gramStart"/>
      <w:r w:rsidRPr="000357A1">
        <w:rPr>
          <w:rFonts w:ascii="Arial" w:hAnsi="Arial" w:cs="Arial"/>
          <w:b/>
        </w:rPr>
        <w:t>5.</w:t>
      </w:r>
      <w:r w:rsidR="0062043F" w:rsidRPr="000357A1">
        <w:rPr>
          <w:rFonts w:ascii="Arial" w:hAnsi="Arial" w:cs="Arial"/>
          <w:b/>
        </w:rPr>
        <w:t>5</w:t>
      </w:r>
      <w:r w:rsidRPr="000357A1">
        <w:rPr>
          <w:rFonts w:ascii="Arial" w:hAnsi="Arial" w:cs="Arial"/>
          <w:b/>
        </w:rPr>
        <w:t>.1</w:t>
      </w:r>
      <w:r w:rsidRPr="00A73904">
        <w:rPr>
          <w:rFonts w:ascii="Times New Roman" w:hAnsi="Times New Roman" w:cs="Times New Roman"/>
        </w:rPr>
        <w:t xml:space="preserve">  Section</w:t>
      </w:r>
      <w:proofErr w:type="gramEnd"/>
      <w:r w:rsidRPr="00A73904">
        <w:rPr>
          <w:rFonts w:ascii="Times New Roman" w:hAnsi="Times New Roman" w:cs="Times New Roman"/>
        </w:rPr>
        <w:t xml:space="preserve"> 67-2310, </w:t>
      </w:r>
      <w:r w:rsidRPr="00A73904">
        <w:rPr>
          <w:rFonts w:ascii="Times New Roman" w:hAnsi="Times New Roman" w:cs="Times New Roman"/>
          <w:u w:val="single"/>
        </w:rPr>
        <w:t>Idaho Code</w:t>
      </w:r>
      <w:r w:rsidRPr="00A73904">
        <w:rPr>
          <w:rFonts w:ascii="Times New Roman" w:hAnsi="Times New Roman" w:cs="Times New Roman"/>
        </w:rPr>
        <w:t>, requires general (prime) contractors to include in their bids the name of the subcontractors who shall, in the event the Contractor secures the contract, subcontract the plumbing, heating and air conditioning, and electrical work under the general (prime) contract.  Failure to name subcontractors as required by this section shall render any bid submitted by a general (prime) contractor unresponsive and void.  Subcontractors named in accordance with the provisions of this section must possess an appropriate license or certificate of competency issued by the State of Idaho covering the contractor work classification in which the subcontractor is named.</w:t>
      </w:r>
    </w:p>
    <w:p w14:paraId="233A2E43" w14:textId="77777777" w:rsidR="004D5F4F" w:rsidRPr="00A73904" w:rsidRDefault="004D5F4F">
      <w:pPr>
        <w:rPr>
          <w:rFonts w:ascii="Times New Roman" w:hAnsi="Times New Roman" w:cs="Times New Roman"/>
        </w:rPr>
      </w:pPr>
    </w:p>
    <w:p w14:paraId="0A0D7CA9" w14:textId="77777777" w:rsidR="004D5F4F" w:rsidRPr="00A73904" w:rsidRDefault="004D5F4F">
      <w:pPr>
        <w:rPr>
          <w:rFonts w:ascii="Times New Roman" w:hAnsi="Times New Roman" w:cs="Times New Roman"/>
        </w:rPr>
      </w:pPr>
      <w:r w:rsidRPr="00A73904">
        <w:rPr>
          <w:rFonts w:ascii="Times New Roman" w:hAnsi="Times New Roman" w:cs="Times New Roman"/>
        </w:rPr>
        <w:t>This law has been interpreted to mean three separate areas of work: 1) plumbing work, 2) heating and air conditioning work, and 3) electrical work.  This law has also been interpreted to mean the entity that will perform the work at the site, regardless of contractual relationship whether a subcontractor, a sub-subcontractor, or the prime contractor submitting the bid.</w:t>
      </w:r>
    </w:p>
    <w:p w14:paraId="42741B56" w14:textId="77777777" w:rsidR="004D5F4F" w:rsidRPr="00A73904" w:rsidRDefault="004D5F4F">
      <w:pPr>
        <w:rPr>
          <w:rFonts w:ascii="Times New Roman" w:hAnsi="Times New Roman" w:cs="Times New Roman"/>
        </w:rPr>
      </w:pPr>
    </w:p>
    <w:p w14:paraId="7B499811" w14:textId="77777777" w:rsidR="004D5F4F" w:rsidRPr="00A73904" w:rsidRDefault="004D5F4F">
      <w:pPr>
        <w:rPr>
          <w:rFonts w:ascii="Times New Roman" w:hAnsi="Times New Roman" w:cs="Times New Roman"/>
        </w:rPr>
      </w:pPr>
      <w:r w:rsidRPr="00A73904">
        <w:rPr>
          <w:rFonts w:ascii="Times New Roman" w:hAnsi="Times New Roman" w:cs="Times New Roman"/>
        </w:rPr>
        <w:t xml:space="preserve">With regard to possessing an appropriate license or certificate of competency all subcontractors listed by the general (prime) </w:t>
      </w:r>
      <w:ins w:id="1" w:author="Unknown">
        <w:r w:rsidRPr="00074B53">
          <w:rPr>
            <w:rFonts w:ascii="Times New Roman" w:hAnsi="Times New Roman" w:cs="Times New Roman"/>
            <w:highlight w:val="yellow"/>
          </w:rPr>
          <w:t xml:space="preserve">contractor must have at the time of the bid opening a current license in the appropriate category </w:t>
        </w:r>
      </w:ins>
      <w:r w:rsidRPr="00280317">
        <w:rPr>
          <w:rFonts w:ascii="Times New Roman" w:hAnsi="Times New Roman" w:cs="Times New Roman"/>
          <w:b/>
          <w:bCs/>
        </w:rPr>
        <w:t>OR</w:t>
      </w:r>
      <w:r w:rsidRPr="00280317">
        <w:rPr>
          <w:rFonts w:ascii="Times New Roman" w:hAnsi="Times New Roman" w:cs="Times New Roman"/>
        </w:rPr>
        <w:t xml:space="preserve"> </w:t>
      </w:r>
      <w:ins w:id="2" w:author="Unknown">
        <w:r w:rsidRPr="00074B53">
          <w:rPr>
            <w:rFonts w:ascii="Times New Roman" w:hAnsi="Times New Roman" w:cs="Times New Roman"/>
            <w:highlight w:val="yellow"/>
          </w:rPr>
          <w:t>contractor must have at the time of the award of the contract a current license in the appropriate category</w:t>
        </w:r>
        <w:r w:rsidRPr="00074B53">
          <w:rPr>
            <w:rFonts w:ascii="Times New Roman" w:hAnsi="Times New Roman" w:cs="Times New Roman"/>
          </w:rPr>
          <w:t xml:space="preserve"> </w:t>
        </w:r>
      </w:ins>
      <w:r w:rsidRPr="00A73904">
        <w:rPr>
          <w:rFonts w:ascii="Times New Roman" w:hAnsi="Times New Roman" w:cs="Times New Roman"/>
        </w:rPr>
        <w:t xml:space="preserve">(class, type and specialty category) as issued by the Public Works Contractors State License Board.  In addition, plumbing and electrical subcontractors shall have at the time of the bid opening a valid plumbing </w:t>
      </w:r>
      <w:proofErr w:type="spellStart"/>
      <w:r w:rsidRPr="00A73904">
        <w:rPr>
          <w:rFonts w:ascii="Times New Roman" w:hAnsi="Times New Roman" w:cs="Times New Roman"/>
        </w:rPr>
        <w:t>contractors</w:t>
      </w:r>
      <w:proofErr w:type="spellEnd"/>
      <w:r w:rsidRPr="00A73904">
        <w:rPr>
          <w:rFonts w:ascii="Times New Roman" w:hAnsi="Times New Roman" w:cs="Times New Roman"/>
        </w:rPr>
        <w:t xml:space="preserve"> license or electrical contractors license, respectively, as issued by the Idaho Department of Labor and Industrial Services.</w:t>
      </w:r>
    </w:p>
    <w:p w14:paraId="515BBE9C" w14:textId="77777777" w:rsidR="004D5F4F" w:rsidRPr="00A73904" w:rsidRDefault="004D5F4F">
      <w:pPr>
        <w:rPr>
          <w:rFonts w:ascii="Times New Roman" w:hAnsi="Times New Roman" w:cs="Times New Roman"/>
        </w:rPr>
      </w:pPr>
    </w:p>
    <w:p w14:paraId="47AC3905" w14:textId="77777777" w:rsidR="004D5F4F" w:rsidRPr="00A73904" w:rsidRDefault="004D5F4F">
      <w:pPr>
        <w:rPr>
          <w:rFonts w:ascii="Times New Roman" w:hAnsi="Times New Roman" w:cs="Times New Roman"/>
        </w:rPr>
      </w:pPr>
      <w:r w:rsidRPr="00A73904">
        <w:rPr>
          <w:rFonts w:ascii="Times New Roman" w:hAnsi="Times New Roman" w:cs="Times New Roman"/>
        </w:rPr>
        <w:t>In determining if the above listed subcontractors are required on the project, the Department of Architectural &amp; Engineering Services will refer to the plans and specifications.  If doubt exists, the architect/engineer who prepared the plans and specifications will be requested to make the determination.  If plumbing, heating and air conditioning or electrical work is not shown on the plans and specifications, but is discovered by the bidder subsequent to the date of bid opening, then the bidder must request clarification from the architect/engineer.  Absent such clarification, work will be considered incidental and naming of a subcontractor will not be required.</w:t>
      </w:r>
    </w:p>
    <w:p w14:paraId="35144032" w14:textId="77777777" w:rsidR="004D5F4F" w:rsidRPr="00A73904" w:rsidRDefault="004D5F4F">
      <w:pPr>
        <w:rPr>
          <w:rFonts w:ascii="Times New Roman" w:hAnsi="Times New Roman" w:cs="Times New Roman"/>
        </w:rPr>
      </w:pPr>
    </w:p>
    <w:p w14:paraId="64EF8DA9" w14:textId="72828F6F" w:rsidR="004D5F4F" w:rsidRPr="000357A1" w:rsidRDefault="004D5F4F">
      <w:pPr>
        <w:rPr>
          <w:rFonts w:ascii="Arial" w:hAnsi="Arial" w:cs="Arial"/>
          <w:b/>
        </w:rPr>
      </w:pPr>
      <w:proofErr w:type="gramStart"/>
      <w:r w:rsidRPr="000357A1">
        <w:rPr>
          <w:rFonts w:ascii="Arial" w:hAnsi="Arial" w:cs="Arial"/>
          <w:b/>
        </w:rPr>
        <w:t>5.6</w:t>
      </w:r>
      <w:r w:rsidR="000357A1" w:rsidRPr="000357A1">
        <w:rPr>
          <w:rFonts w:ascii="Arial" w:hAnsi="Arial" w:cs="Arial"/>
          <w:b/>
        </w:rPr>
        <w:t xml:space="preserve">  Idaho</w:t>
      </w:r>
      <w:proofErr w:type="gramEnd"/>
      <w:r w:rsidR="000357A1" w:rsidRPr="000357A1">
        <w:rPr>
          <w:rFonts w:ascii="Arial" w:hAnsi="Arial" w:cs="Arial"/>
          <w:b/>
        </w:rPr>
        <w:t xml:space="preserve"> Domiciled Contractors</w:t>
      </w:r>
    </w:p>
    <w:p w14:paraId="551A81E2" w14:textId="77777777" w:rsidR="004D5F4F" w:rsidRPr="00A73904" w:rsidRDefault="004D5F4F">
      <w:pPr>
        <w:rPr>
          <w:rFonts w:ascii="Times New Roman" w:hAnsi="Times New Roman" w:cs="Times New Roman"/>
        </w:rPr>
      </w:pPr>
    </w:p>
    <w:p w14:paraId="74F58DBF" w14:textId="77777777" w:rsidR="004D5F4F" w:rsidRPr="00A73904" w:rsidRDefault="004D5F4F">
      <w:pPr>
        <w:rPr>
          <w:rFonts w:ascii="Times New Roman" w:hAnsi="Times New Roman" w:cs="Times New Roman"/>
        </w:rPr>
      </w:pPr>
      <w:proofErr w:type="gramStart"/>
      <w:r w:rsidRPr="000357A1">
        <w:rPr>
          <w:rFonts w:ascii="Arial" w:hAnsi="Arial" w:cs="Arial"/>
          <w:b/>
          <w:u w:val="single"/>
        </w:rPr>
        <w:t>5.6.1</w:t>
      </w:r>
      <w:r w:rsidRPr="00A73904">
        <w:rPr>
          <w:rFonts w:ascii="Times New Roman" w:hAnsi="Times New Roman" w:cs="Times New Roman"/>
        </w:rPr>
        <w:t xml:space="preserve">  Section</w:t>
      </w:r>
      <w:proofErr w:type="gramEnd"/>
      <w:r w:rsidRPr="00A73904">
        <w:rPr>
          <w:rFonts w:ascii="Times New Roman" w:hAnsi="Times New Roman" w:cs="Times New Roman"/>
        </w:rPr>
        <w:t xml:space="preserve"> 67-2348, </w:t>
      </w:r>
      <w:r w:rsidRPr="00A73904">
        <w:rPr>
          <w:rFonts w:ascii="Times New Roman" w:hAnsi="Times New Roman" w:cs="Times New Roman"/>
          <w:u w:val="single"/>
        </w:rPr>
        <w:t>Idaho Code</w:t>
      </w:r>
      <w:r w:rsidRPr="00A73904">
        <w:rPr>
          <w:rFonts w:ascii="Times New Roman" w:hAnsi="Times New Roman" w:cs="Times New Roman"/>
        </w:rPr>
        <w:t>, requires the University of Idaho to apply a preference in determining which contractor submitted the lowest responsible bid.  If the contractor who submitted the lowest dollar bid is domiciled in a state which has preference law which penalizes Idaho domiciled contractors, then the University of Idaho must apply preference.  The preference that will be applied is the preference law of the domiciliary state of the contractor who submitted the lowest dollar bid.</w:t>
      </w:r>
    </w:p>
    <w:p w14:paraId="0B4BBFA4" w14:textId="77777777" w:rsidR="004D5F4F" w:rsidRPr="00A73904" w:rsidRDefault="004D5F4F">
      <w:pPr>
        <w:rPr>
          <w:rFonts w:ascii="Times New Roman" w:hAnsi="Times New Roman" w:cs="Times New Roman"/>
        </w:rPr>
      </w:pPr>
    </w:p>
    <w:p w14:paraId="7403B5BD" w14:textId="77777777" w:rsidR="004D5F4F" w:rsidRPr="00A73904" w:rsidRDefault="004D5F4F">
      <w:pPr>
        <w:rPr>
          <w:rFonts w:ascii="Times New Roman" w:hAnsi="Times New Roman" w:cs="Times New Roman"/>
        </w:rPr>
      </w:pPr>
      <w:r w:rsidRPr="00A73904">
        <w:rPr>
          <w:rFonts w:ascii="Times New Roman" w:hAnsi="Times New Roman" w:cs="Times New Roman"/>
        </w:rPr>
        <w:t>Generally speaking, a contractor's domiciliary state is the state in which the contractor's home office is located.  If federal funds are involved in the project, then no preference will be used.</w:t>
      </w:r>
    </w:p>
    <w:p w14:paraId="4D601895" w14:textId="77777777" w:rsidR="004D5F4F" w:rsidRPr="00A73904" w:rsidRDefault="004D5F4F">
      <w:pPr>
        <w:rPr>
          <w:rFonts w:ascii="Times New Roman" w:hAnsi="Times New Roman" w:cs="Times New Roman"/>
          <w:u w:val="single"/>
        </w:rPr>
      </w:pPr>
    </w:p>
    <w:p w14:paraId="7A9BEEF5" w14:textId="77777777" w:rsidR="004D5F4F" w:rsidRPr="00A73904" w:rsidRDefault="004D5F4F">
      <w:pPr>
        <w:rPr>
          <w:rFonts w:ascii="Times New Roman" w:hAnsi="Times New Roman" w:cs="Times New Roman"/>
          <w:u w:val="single"/>
        </w:rPr>
      </w:pPr>
    </w:p>
    <w:p w14:paraId="0A69DC2E" w14:textId="77777777" w:rsidR="000357A1" w:rsidRDefault="000357A1">
      <w:pPr>
        <w:rPr>
          <w:rFonts w:ascii="Arial" w:hAnsi="Arial" w:cs="Arial"/>
          <w:b/>
        </w:rPr>
      </w:pPr>
    </w:p>
    <w:p w14:paraId="4B2B1D3F" w14:textId="36C04D7F" w:rsidR="004D5F4F" w:rsidRPr="000357A1" w:rsidRDefault="004D5F4F">
      <w:pPr>
        <w:rPr>
          <w:rFonts w:ascii="Arial" w:hAnsi="Arial" w:cs="Arial"/>
          <w:b/>
        </w:rPr>
      </w:pPr>
      <w:r w:rsidRPr="000357A1">
        <w:rPr>
          <w:rFonts w:ascii="Arial" w:hAnsi="Arial" w:cs="Arial"/>
          <w:b/>
        </w:rPr>
        <w:lastRenderedPageBreak/>
        <w:t>ARTICLE 6: POST-BID INFORMATION</w:t>
      </w:r>
    </w:p>
    <w:p w14:paraId="500DD79F" w14:textId="77777777" w:rsidR="004D5F4F" w:rsidRPr="00A73904" w:rsidRDefault="004D5F4F">
      <w:pPr>
        <w:rPr>
          <w:rFonts w:ascii="Times New Roman" w:hAnsi="Times New Roman" w:cs="Times New Roman"/>
        </w:rPr>
      </w:pPr>
    </w:p>
    <w:p w14:paraId="3E15D185" w14:textId="45499105" w:rsidR="004D5F4F" w:rsidRPr="000357A1" w:rsidRDefault="000357A1">
      <w:pPr>
        <w:rPr>
          <w:rFonts w:ascii="Arial" w:hAnsi="Arial" w:cs="Arial"/>
          <w:b/>
        </w:rPr>
      </w:pPr>
      <w:proofErr w:type="gramStart"/>
      <w:r w:rsidRPr="000357A1">
        <w:rPr>
          <w:rFonts w:ascii="Arial" w:hAnsi="Arial" w:cs="Arial"/>
          <w:b/>
        </w:rPr>
        <w:t>6.3  Submittals</w:t>
      </w:r>
      <w:proofErr w:type="gramEnd"/>
    </w:p>
    <w:p w14:paraId="66139E3A" w14:textId="77777777" w:rsidR="004D5F4F" w:rsidRPr="00A73904" w:rsidRDefault="004D5F4F">
      <w:pPr>
        <w:rPr>
          <w:rFonts w:ascii="Times New Roman" w:hAnsi="Times New Roman" w:cs="Times New Roman"/>
        </w:rPr>
      </w:pPr>
    </w:p>
    <w:p w14:paraId="19A9F8C8" w14:textId="77777777" w:rsidR="004D5F4F" w:rsidRPr="00A73904" w:rsidRDefault="004D5F4F">
      <w:pPr>
        <w:rPr>
          <w:rFonts w:ascii="Times New Roman" w:hAnsi="Times New Roman" w:cs="Times New Roman"/>
        </w:rPr>
      </w:pPr>
      <w:r w:rsidRPr="00A73904">
        <w:rPr>
          <w:rFonts w:ascii="Times New Roman" w:hAnsi="Times New Roman" w:cs="Times New Roman"/>
        </w:rPr>
        <w:t>Delete Subparagraphs 6.3.3 and 6.3.4 and substitute the following:</w:t>
      </w:r>
    </w:p>
    <w:p w14:paraId="28B9BEBD" w14:textId="77777777" w:rsidR="004D5F4F" w:rsidRPr="00A73904" w:rsidRDefault="004D5F4F">
      <w:pPr>
        <w:rPr>
          <w:rFonts w:ascii="Times New Roman" w:hAnsi="Times New Roman" w:cs="Times New Roman"/>
        </w:rPr>
      </w:pPr>
    </w:p>
    <w:p w14:paraId="78D72755" w14:textId="77777777" w:rsidR="004D5F4F" w:rsidRPr="00A73904" w:rsidRDefault="004D5F4F">
      <w:pPr>
        <w:rPr>
          <w:rFonts w:ascii="Times New Roman" w:hAnsi="Times New Roman" w:cs="Times New Roman"/>
        </w:rPr>
      </w:pPr>
      <w:proofErr w:type="gramStart"/>
      <w:r w:rsidRPr="00817EC6">
        <w:rPr>
          <w:rFonts w:ascii="Arial" w:hAnsi="Arial" w:cs="Arial"/>
          <w:b/>
          <w:u w:val="single"/>
        </w:rPr>
        <w:t>6.3.3</w:t>
      </w:r>
      <w:r w:rsidRPr="00A73904">
        <w:rPr>
          <w:rFonts w:ascii="Times New Roman" w:hAnsi="Times New Roman" w:cs="Times New Roman"/>
        </w:rPr>
        <w:t xml:space="preserve">  Prior</w:t>
      </w:r>
      <w:proofErr w:type="gramEnd"/>
      <w:r w:rsidRPr="00A73904">
        <w:rPr>
          <w:rFonts w:ascii="Times New Roman" w:hAnsi="Times New Roman" w:cs="Times New Roman"/>
        </w:rPr>
        <w:t xml:space="preserve"> to the award of the contract, the Owner will notify the bidder in writing of any objections it has, to any proposed person or entity.  If the Owner has reasonable objection to any such proposed person or entity, the bidder may, at his option 1) withdraw his bid, 2) submit an acceptable substitute person or entity with an adjustment in his bid price or cover the difference in cost occasioned by such substitution, or 3) ask for an administrative hearing to determine the responsibility of any such proposed person or entity.</w:t>
      </w:r>
    </w:p>
    <w:p w14:paraId="710CDD70" w14:textId="77777777" w:rsidR="004D5F4F" w:rsidRPr="00A73904" w:rsidRDefault="004D5F4F">
      <w:pPr>
        <w:rPr>
          <w:rFonts w:ascii="Times New Roman" w:hAnsi="Times New Roman" w:cs="Times New Roman"/>
        </w:rPr>
      </w:pPr>
    </w:p>
    <w:p w14:paraId="159811BE" w14:textId="77777777" w:rsidR="004D5F4F" w:rsidRPr="00A73904" w:rsidRDefault="004D5F4F">
      <w:pPr>
        <w:rPr>
          <w:rFonts w:ascii="Times New Roman" w:hAnsi="Times New Roman" w:cs="Times New Roman"/>
        </w:rPr>
      </w:pPr>
      <w:proofErr w:type="gramStart"/>
      <w:r w:rsidRPr="00817EC6">
        <w:rPr>
          <w:rFonts w:ascii="Arial" w:hAnsi="Arial" w:cs="Arial"/>
          <w:b/>
          <w:u w:val="single"/>
        </w:rPr>
        <w:t>6.3.4</w:t>
      </w:r>
      <w:r w:rsidRPr="00A73904">
        <w:rPr>
          <w:rFonts w:ascii="Times New Roman" w:hAnsi="Times New Roman" w:cs="Times New Roman"/>
        </w:rPr>
        <w:t xml:space="preserve">  The</w:t>
      </w:r>
      <w:proofErr w:type="gramEnd"/>
      <w:r w:rsidRPr="00A73904">
        <w:rPr>
          <w:rFonts w:ascii="Times New Roman" w:hAnsi="Times New Roman" w:cs="Times New Roman"/>
        </w:rPr>
        <w:t xml:space="preserve"> bidder shall exercise his option in writing within three (3) days after the Owner delivers Notice of Objection to a proposed person or entity to the bidder.  If the bidder fails to exercise his option, then the Owner may disqualify the bidder.  If the bidder requests an administrative hearing, then the Owner shall schedule a hearing not less than ten (10) days after the Notice of Objection to a proposed person or entity was served upon the bidder.  In the event of either withdrawal or disqualification under this subparagraph, bid security will not be forfeited, notwithstanding the provisions of Paragraph 4.4.1.</w:t>
      </w:r>
    </w:p>
    <w:p w14:paraId="05ED69D6" w14:textId="77777777" w:rsidR="004D5F4F" w:rsidRPr="00A73904" w:rsidRDefault="004D5F4F">
      <w:pPr>
        <w:rPr>
          <w:rFonts w:ascii="Times New Roman" w:hAnsi="Times New Roman" w:cs="Times New Roman"/>
        </w:rPr>
      </w:pPr>
    </w:p>
    <w:p w14:paraId="0001F8FC" w14:textId="77777777" w:rsidR="004D5F4F" w:rsidRPr="00A73904" w:rsidRDefault="004D5F4F">
      <w:pPr>
        <w:rPr>
          <w:rFonts w:ascii="Times New Roman" w:hAnsi="Times New Roman" w:cs="Times New Roman"/>
        </w:rPr>
      </w:pPr>
    </w:p>
    <w:p w14:paraId="66B97E89" w14:textId="77777777" w:rsidR="004D5F4F" w:rsidRPr="00817EC6" w:rsidRDefault="004D5F4F">
      <w:pPr>
        <w:rPr>
          <w:rFonts w:ascii="Arial" w:hAnsi="Arial" w:cs="Arial"/>
          <w:b/>
        </w:rPr>
      </w:pPr>
      <w:r w:rsidRPr="00817EC6">
        <w:rPr>
          <w:rFonts w:ascii="Arial" w:hAnsi="Arial" w:cs="Arial"/>
          <w:b/>
        </w:rPr>
        <w:t>ARTICLE 7: PERFORMANCE BOND AND PAYMENT BOND</w:t>
      </w:r>
    </w:p>
    <w:p w14:paraId="7538474D" w14:textId="77777777" w:rsidR="004D5F4F" w:rsidRPr="00A73904" w:rsidRDefault="004D5F4F">
      <w:pPr>
        <w:rPr>
          <w:rFonts w:ascii="Times New Roman" w:hAnsi="Times New Roman" w:cs="Times New Roman"/>
        </w:rPr>
      </w:pPr>
    </w:p>
    <w:p w14:paraId="0B145481" w14:textId="2D543609" w:rsidR="004D5F4F" w:rsidRPr="00817EC6" w:rsidRDefault="00817EC6">
      <w:pPr>
        <w:tabs>
          <w:tab w:val="left" w:pos="720"/>
        </w:tabs>
        <w:ind w:left="720" w:hanging="720"/>
        <w:rPr>
          <w:rFonts w:ascii="Arial" w:hAnsi="Arial" w:cs="Arial"/>
          <w:b/>
        </w:rPr>
      </w:pPr>
      <w:proofErr w:type="gramStart"/>
      <w:r w:rsidRPr="00817EC6">
        <w:rPr>
          <w:rFonts w:ascii="Arial" w:hAnsi="Arial" w:cs="Arial"/>
          <w:b/>
        </w:rPr>
        <w:t>7.2  Time</w:t>
      </w:r>
      <w:proofErr w:type="gramEnd"/>
      <w:r w:rsidRPr="00817EC6">
        <w:rPr>
          <w:rFonts w:ascii="Arial" w:hAnsi="Arial" w:cs="Arial"/>
          <w:b/>
        </w:rPr>
        <w:t xml:space="preserve"> Of Delivery And Form Of Bonds</w:t>
      </w:r>
    </w:p>
    <w:p w14:paraId="25FA9256" w14:textId="77777777" w:rsidR="004D5F4F" w:rsidRPr="00A73904" w:rsidRDefault="004D5F4F">
      <w:pPr>
        <w:rPr>
          <w:rFonts w:ascii="Times New Roman" w:hAnsi="Times New Roman" w:cs="Times New Roman"/>
        </w:rPr>
      </w:pPr>
    </w:p>
    <w:p w14:paraId="18CCACEF" w14:textId="77777777" w:rsidR="004D5F4F" w:rsidRPr="00A73904" w:rsidRDefault="004D5F4F">
      <w:pPr>
        <w:rPr>
          <w:rFonts w:ascii="Times New Roman" w:hAnsi="Times New Roman" w:cs="Times New Roman"/>
        </w:rPr>
      </w:pPr>
      <w:r w:rsidRPr="00A73904">
        <w:rPr>
          <w:rFonts w:ascii="Times New Roman" w:hAnsi="Times New Roman" w:cs="Times New Roman"/>
        </w:rPr>
        <w:t>Add the following Clause 7.2.2.1 to 7.2.2:</w:t>
      </w:r>
    </w:p>
    <w:p w14:paraId="7F130F6F" w14:textId="77777777" w:rsidR="004D5F4F" w:rsidRPr="00A73904" w:rsidRDefault="004D5F4F">
      <w:pPr>
        <w:rPr>
          <w:rFonts w:ascii="Times New Roman" w:hAnsi="Times New Roman" w:cs="Times New Roman"/>
        </w:rPr>
      </w:pPr>
    </w:p>
    <w:p w14:paraId="19440186" w14:textId="77777777" w:rsidR="004D5F4F" w:rsidRPr="00A73904" w:rsidRDefault="004D5F4F">
      <w:pPr>
        <w:rPr>
          <w:rFonts w:ascii="Times New Roman" w:hAnsi="Times New Roman" w:cs="Times New Roman"/>
        </w:rPr>
      </w:pPr>
      <w:proofErr w:type="gramStart"/>
      <w:r w:rsidRPr="00817EC6">
        <w:rPr>
          <w:rFonts w:ascii="Arial" w:hAnsi="Arial" w:cs="Arial"/>
          <w:b/>
          <w:u w:val="single"/>
        </w:rPr>
        <w:t>7.2.2.1</w:t>
      </w:r>
      <w:r w:rsidRPr="00A73904">
        <w:rPr>
          <w:rFonts w:ascii="Times New Roman" w:hAnsi="Times New Roman" w:cs="Times New Roman"/>
        </w:rPr>
        <w:t xml:space="preserve">  Performance</w:t>
      </w:r>
      <w:proofErr w:type="gramEnd"/>
      <w:r w:rsidRPr="00A73904">
        <w:rPr>
          <w:rFonts w:ascii="Times New Roman" w:hAnsi="Times New Roman" w:cs="Times New Roman"/>
        </w:rPr>
        <w:t xml:space="preserve"> Bond and Payment Bond required for this project shall be written by a surety company authorized to do business in Idaho.</w:t>
      </w:r>
    </w:p>
    <w:p w14:paraId="60FB303E" w14:textId="77777777" w:rsidR="004D5F4F" w:rsidRPr="00A73904" w:rsidRDefault="004D5F4F">
      <w:pPr>
        <w:rPr>
          <w:rFonts w:ascii="Times New Roman" w:hAnsi="Times New Roman" w:cs="Times New Roman"/>
        </w:rPr>
      </w:pPr>
    </w:p>
    <w:p w14:paraId="1F76AE11" w14:textId="565A7054" w:rsidR="004D5F4F" w:rsidRDefault="004D5F4F">
      <w:pPr>
        <w:rPr>
          <w:rFonts w:ascii="Times New Roman" w:hAnsi="Times New Roman" w:cs="Times New Roman"/>
        </w:rPr>
      </w:pPr>
    </w:p>
    <w:p w14:paraId="66941C62" w14:textId="77777777" w:rsidR="00817EC6" w:rsidRPr="00A73904" w:rsidRDefault="00817EC6">
      <w:pPr>
        <w:rPr>
          <w:rFonts w:ascii="Times New Roman" w:hAnsi="Times New Roman" w:cs="Times New Roman"/>
        </w:rPr>
      </w:pPr>
    </w:p>
    <w:p w14:paraId="2700791A" w14:textId="77777777" w:rsidR="004D5F4F" w:rsidRPr="00A73904" w:rsidRDefault="004D5F4F">
      <w:pPr>
        <w:rPr>
          <w:rFonts w:ascii="Times New Roman" w:hAnsi="Times New Roman" w:cs="Times New Roman"/>
        </w:rPr>
      </w:pPr>
    </w:p>
    <w:p w14:paraId="274D3EF8" w14:textId="7551D72F" w:rsidR="004D5F4F" w:rsidRPr="00121FD0" w:rsidRDefault="004D5F4F" w:rsidP="004A6279">
      <w:pPr>
        <w:jc w:val="center"/>
        <w:rPr>
          <w:rFonts w:ascii="Arial" w:hAnsi="Arial" w:cs="Arial"/>
          <w:sz w:val="22"/>
        </w:rPr>
      </w:pPr>
      <w:r w:rsidRPr="00121FD0">
        <w:rPr>
          <w:rFonts w:ascii="Arial" w:hAnsi="Arial" w:cs="Arial"/>
          <w:sz w:val="22"/>
        </w:rPr>
        <w:t>END OF SUPPLEMENTARY INSTRUCTIONS TO BIDDERS</w:t>
      </w:r>
    </w:p>
    <w:sectPr w:rsidR="004D5F4F" w:rsidRPr="00121FD0" w:rsidSect="00C62C74">
      <w:footerReference w:type="default" r:id="rId6"/>
      <w:type w:val="continuous"/>
      <w:pgSz w:w="12240" w:h="15840"/>
      <w:pgMar w:top="1440" w:right="1440" w:bottom="1440" w:left="1440" w:header="720"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DEB08" w14:textId="77777777" w:rsidR="009B4839" w:rsidRDefault="009B4839">
      <w:r>
        <w:separator/>
      </w:r>
    </w:p>
  </w:endnote>
  <w:endnote w:type="continuationSeparator" w:id="0">
    <w:p w14:paraId="22640FDC" w14:textId="77777777" w:rsidR="009B4839" w:rsidRDefault="009B4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CBA88" w14:textId="36B1FC92" w:rsidR="00C62C74" w:rsidRDefault="00C62C74" w:rsidP="00C62C74">
    <w:pPr>
      <w:pStyle w:val="Footer"/>
      <w:pBdr>
        <w:bottom w:val="single" w:sz="12" w:space="0" w:color="auto"/>
      </w:pBdr>
      <w:tabs>
        <w:tab w:val="right" w:pos="9900"/>
      </w:tabs>
      <w:rPr>
        <w:rStyle w:val="PageNumber"/>
        <w:rFonts w:ascii="Arial" w:hAnsi="Arial" w:cs="Arial"/>
        <w:sz w:val="22"/>
      </w:rPr>
    </w:pPr>
  </w:p>
  <w:p w14:paraId="65334E38" w14:textId="77777777" w:rsidR="00C62C74" w:rsidRDefault="00C62C74" w:rsidP="00C62C74">
    <w:pPr>
      <w:pStyle w:val="Footer"/>
      <w:pBdr>
        <w:bottom w:val="single" w:sz="12" w:space="0" w:color="auto"/>
      </w:pBdr>
      <w:tabs>
        <w:tab w:val="right" w:pos="9900"/>
      </w:tabs>
      <w:rPr>
        <w:rStyle w:val="PageNumber"/>
        <w:rFonts w:ascii="Arial" w:hAnsi="Arial" w:cs="Arial"/>
        <w:sz w:val="22"/>
      </w:rPr>
    </w:pPr>
  </w:p>
  <w:p w14:paraId="794C99E1" w14:textId="00E44223" w:rsidR="00C62C74" w:rsidRDefault="00C62C74" w:rsidP="000007AC">
    <w:pPr>
      <w:pStyle w:val="Footer"/>
      <w:tabs>
        <w:tab w:val="clear" w:pos="8640"/>
        <w:tab w:val="right" w:pos="9360"/>
        <w:tab w:val="right" w:pos="9900"/>
      </w:tabs>
      <w:rPr>
        <w:rStyle w:val="PageNumber"/>
        <w:rFonts w:ascii="Arial" w:hAnsi="Arial" w:cs="Arial"/>
        <w:sz w:val="22"/>
      </w:rPr>
    </w:pPr>
    <w:r>
      <w:rPr>
        <w:rStyle w:val="PageNumber"/>
        <w:rFonts w:ascii="Arial" w:hAnsi="Arial" w:cs="Arial"/>
        <w:sz w:val="22"/>
      </w:rPr>
      <w:t>SUPPLEMENTARY INSTRUCTIONS TO BIDDERS</w:t>
    </w:r>
    <w:r>
      <w:rPr>
        <w:rStyle w:val="PageNumber"/>
        <w:rFonts w:ascii="Arial" w:hAnsi="Arial" w:cs="Arial"/>
        <w:sz w:val="22"/>
      </w:rPr>
      <w:tab/>
    </w:r>
    <w:r w:rsidR="000007AC">
      <w:rPr>
        <w:rStyle w:val="PageNumber"/>
        <w:rFonts w:ascii="Arial" w:hAnsi="Arial" w:cs="Arial"/>
        <w:sz w:val="22"/>
      </w:rPr>
      <w:t>SITB</w:t>
    </w:r>
    <w:r>
      <w:rPr>
        <w:rStyle w:val="PageNumber"/>
        <w:rFonts w:ascii="Arial" w:hAnsi="Arial" w:cs="Arial"/>
        <w:sz w:val="22"/>
      </w:rPr>
      <w:t xml:space="preserve"> - </w:t>
    </w:r>
    <w:r>
      <w:rPr>
        <w:rStyle w:val="PageNumber"/>
        <w:rFonts w:ascii="Arial" w:hAnsi="Arial" w:cs="Arial"/>
        <w:sz w:val="22"/>
      </w:rPr>
      <w:fldChar w:fldCharType="begin"/>
    </w:r>
    <w:r>
      <w:rPr>
        <w:rStyle w:val="PageNumber"/>
        <w:rFonts w:ascii="Arial" w:hAnsi="Arial" w:cs="Arial"/>
        <w:sz w:val="22"/>
      </w:rPr>
      <w:instrText xml:space="preserve"> PAGE </w:instrText>
    </w:r>
    <w:r>
      <w:rPr>
        <w:rStyle w:val="PageNumber"/>
        <w:rFonts w:ascii="Arial" w:hAnsi="Arial" w:cs="Arial"/>
        <w:sz w:val="22"/>
      </w:rPr>
      <w:fldChar w:fldCharType="separate"/>
    </w:r>
    <w:r w:rsidR="0022178B">
      <w:rPr>
        <w:rStyle w:val="PageNumber"/>
        <w:rFonts w:ascii="Arial" w:hAnsi="Arial" w:cs="Arial"/>
        <w:noProof/>
        <w:sz w:val="22"/>
      </w:rPr>
      <w:t>1</w:t>
    </w:r>
    <w:r>
      <w:rPr>
        <w:rStyle w:val="PageNumber"/>
        <w:rFonts w:ascii="Arial" w:hAnsi="Arial" w:cs="Arial"/>
        <w:sz w:val="22"/>
      </w:rPr>
      <w:fldChar w:fldCharType="end"/>
    </w:r>
  </w:p>
  <w:p w14:paraId="0AB84437" w14:textId="77777777" w:rsidR="00C62C74" w:rsidRDefault="00C62C74" w:rsidP="00C62C74">
    <w:pPr>
      <w:pStyle w:val="Footer"/>
      <w:tabs>
        <w:tab w:val="right" w:pos="9900"/>
      </w:tabs>
      <w:rPr>
        <w:rStyle w:val="PageNumber"/>
        <w:rFonts w:ascii="Arial" w:hAnsi="Arial" w:cs="Arial"/>
        <w:sz w:val="16"/>
        <w:szCs w:val="16"/>
      </w:rPr>
    </w:pPr>
  </w:p>
  <w:p w14:paraId="1D82F89D" w14:textId="2E20E612" w:rsidR="00C62C74" w:rsidRPr="00C62C74" w:rsidRDefault="00C62C74" w:rsidP="00C62C74">
    <w:pPr>
      <w:pStyle w:val="Footer"/>
      <w:tabs>
        <w:tab w:val="right" w:pos="9900"/>
      </w:tabs>
      <w:rPr>
        <w:rFonts w:ascii="Arial" w:hAnsi="Arial" w:cs="Arial"/>
        <w:sz w:val="16"/>
        <w:highlight w:val="yellow"/>
      </w:rPr>
    </w:pPr>
    <w:r>
      <w:rPr>
        <w:rStyle w:val="PageNumber"/>
        <w:rFonts w:ascii="Arial" w:hAnsi="Arial" w:cs="Arial"/>
        <w:sz w:val="16"/>
        <w:szCs w:val="16"/>
      </w:rPr>
      <w:t xml:space="preserve">UI </w:t>
    </w:r>
    <w:r w:rsidRPr="000702E9">
      <w:rPr>
        <w:rStyle w:val="PageNumber"/>
        <w:rFonts w:ascii="Arial" w:hAnsi="Arial" w:cs="Arial"/>
        <w:sz w:val="16"/>
        <w:szCs w:val="16"/>
      </w:rPr>
      <w:t>BOILERPLT</w:t>
    </w:r>
    <w:r>
      <w:rPr>
        <w:rStyle w:val="PageNumber"/>
        <w:rFonts w:ascii="Arial" w:hAnsi="Arial" w:cs="Arial"/>
        <w:sz w:val="16"/>
      </w:rPr>
      <w:t xml:space="preserve"> / </w:t>
    </w:r>
    <w:r w:rsidR="000007AC">
      <w:rPr>
        <w:rStyle w:val="PageNumber"/>
        <w:rFonts w:ascii="Arial" w:hAnsi="Arial" w:cs="Arial"/>
        <w:sz w:val="16"/>
      </w:rPr>
      <w:t>1-4 UI Supplementary Instructions to Bidders</w:t>
    </w:r>
    <w:r>
      <w:rPr>
        <w:rStyle w:val="PageNumber"/>
        <w:rFonts w:ascii="Arial" w:hAnsi="Arial" w:cs="Arial"/>
        <w:sz w:val="16"/>
      </w:rPr>
      <w:t xml:space="preserve"> (Version </w:t>
    </w:r>
    <w:r w:rsidR="00B702CE">
      <w:rPr>
        <w:rStyle w:val="PageNumber"/>
        <w:rFonts w:ascii="Arial" w:hAnsi="Arial" w:cs="Arial"/>
        <w:sz w:val="16"/>
      </w:rPr>
      <w:t>2020.4.14</w:t>
    </w:r>
    <w:r>
      <w:rPr>
        <w:rStyle w:val="PageNumber"/>
        <w:rFonts w:ascii="Arial" w:hAnsi="Arial" w:cs="Arial"/>
        <w:sz w:val="16"/>
      </w:rPr>
      <w:t>)</w:t>
    </w:r>
    <w:r>
      <w:rPr>
        <w:rStyle w:val="PageNumber"/>
        <w:rFonts w:ascii="Arial" w:hAnsi="Arial" w:cs="Arial"/>
        <w:sz w:val="16"/>
      </w:rPr>
      <w:ptab w:relativeTo="margin" w:alignment="right" w:leader="none"/>
    </w:r>
    <w:r w:rsidRPr="003C3054">
      <w:rPr>
        <w:rStyle w:val="PageNumber"/>
        <w:rFonts w:ascii="Arial" w:hAnsi="Arial" w:cs="Arial"/>
        <w:sz w:val="16"/>
        <w:highlight w:val="yellow"/>
      </w:rPr>
      <w:t>(</w:t>
    </w:r>
    <w:r>
      <w:rPr>
        <w:rStyle w:val="PageNumber"/>
        <w:rFonts w:ascii="Arial" w:hAnsi="Arial" w:cs="Arial"/>
        <w:sz w:val="16"/>
        <w:highlight w:val="yellow"/>
      </w:rPr>
      <w:t>UI</w:t>
    </w:r>
    <w:r w:rsidRPr="003C3054">
      <w:rPr>
        <w:rStyle w:val="PageNumber"/>
        <w:rFonts w:ascii="Arial" w:hAnsi="Arial" w:cs="Arial"/>
        <w:sz w:val="16"/>
        <w:highlight w:val="yellow"/>
      </w:rPr>
      <w:t xml:space="preserve"> Project #</w:t>
    </w:r>
    <w:r>
      <w:rPr>
        <w:rStyle w:val="PageNumber"/>
        <w:rFonts w:ascii="Arial" w:hAnsi="Arial" w:cs="Arial"/>
        <w:sz w:val="16"/>
        <w:highlight w:val="yellow"/>
      </w:rPr>
      <w:t>)</w:t>
    </w:r>
  </w:p>
  <w:p w14:paraId="1EFE5704" w14:textId="77777777" w:rsidR="00C62C74" w:rsidRDefault="00C62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5FC4E" w14:textId="77777777" w:rsidR="009B4839" w:rsidRDefault="009B4839">
      <w:r>
        <w:separator/>
      </w:r>
    </w:p>
  </w:footnote>
  <w:footnote w:type="continuationSeparator" w:id="0">
    <w:p w14:paraId="57359F7F" w14:textId="77777777" w:rsidR="009B4839" w:rsidRDefault="009B48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BDA"/>
    <w:rsid w:val="000007AC"/>
    <w:rsid w:val="000357A1"/>
    <w:rsid w:val="00074B53"/>
    <w:rsid w:val="00121FD0"/>
    <w:rsid w:val="00146F1C"/>
    <w:rsid w:val="001A1BDA"/>
    <w:rsid w:val="001A5FBE"/>
    <w:rsid w:val="0022178B"/>
    <w:rsid w:val="00280317"/>
    <w:rsid w:val="00345EB3"/>
    <w:rsid w:val="003C472B"/>
    <w:rsid w:val="003E05F4"/>
    <w:rsid w:val="004A6279"/>
    <w:rsid w:val="004D5F4F"/>
    <w:rsid w:val="0062043F"/>
    <w:rsid w:val="006611B7"/>
    <w:rsid w:val="0074789B"/>
    <w:rsid w:val="007979E8"/>
    <w:rsid w:val="007D0FF4"/>
    <w:rsid w:val="00817EC6"/>
    <w:rsid w:val="00846045"/>
    <w:rsid w:val="00881AA2"/>
    <w:rsid w:val="0092307A"/>
    <w:rsid w:val="009B4839"/>
    <w:rsid w:val="00A3018B"/>
    <w:rsid w:val="00A61591"/>
    <w:rsid w:val="00A73904"/>
    <w:rsid w:val="00B12AB3"/>
    <w:rsid w:val="00B702CE"/>
    <w:rsid w:val="00C265FA"/>
    <w:rsid w:val="00C47062"/>
    <w:rsid w:val="00C62C74"/>
    <w:rsid w:val="00CF73C4"/>
    <w:rsid w:val="00E57A75"/>
    <w:rsid w:val="00EC597C"/>
    <w:rsid w:val="00F205B8"/>
    <w:rsid w:val="00F50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079558"/>
  <w14:defaultImageDpi w14:val="0"/>
  <w15:docId w15:val="{9E4517EA-439E-437A-9335-FB5F420E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autoSpaceDE w:val="0"/>
      <w:autoSpaceDN w:val="0"/>
      <w:adjustRightInd w:val="0"/>
      <w:spacing w:after="0" w:line="240" w:lineRule="auto"/>
    </w:pPr>
    <w:rPr>
      <w:rFonts w:ascii="Times New" w:hAnsi="Times New" w:cs="Times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A1BD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rPr>
  </w:style>
  <w:style w:type="paragraph" w:styleId="Header">
    <w:name w:val="header"/>
    <w:basedOn w:val="Normal"/>
    <w:link w:val="HeaderChar"/>
    <w:uiPriority w:val="99"/>
    <w:rsid w:val="00C47062"/>
    <w:pPr>
      <w:tabs>
        <w:tab w:val="center" w:pos="4320"/>
        <w:tab w:val="right" w:pos="8640"/>
      </w:tabs>
    </w:pPr>
  </w:style>
  <w:style w:type="character" w:customStyle="1" w:styleId="HeaderChar">
    <w:name w:val="Header Char"/>
    <w:basedOn w:val="DefaultParagraphFont"/>
    <w:link w:val="Header"/>
    <w:uiPriority w:val="99"/>
    <w:semiHidden/>
    <w:locked/>
    <w:rPr>
      <w:rFonts w:ascii="Times New" w:hAnsi="Times New" w:cs="Times New"/>
      <w:sz w:val="20"/>
      <w:szCs w:val="20"/>
    </w:rPr>
  </w:style>
  <w:style w:type="paragraph" w:styleId="Footer">
    <w:name w:val="footer"/>
    <w:basedOn w:val="Normal"/>
    <w:link w:val="FooterChar"/>
    <w:uiPriority w:val="99"/>
    <w:rsid w:val="00C47062"/>
    <w:pPr>
      <w:tabs>
        <w:tab w:val="center" w:pos="4320"/>
        <w:tab w:val="right" w:pos="8640"/>
      </w:tabs>
    </w:pPr>
  </w:style>
  <w:style w:type="character" w:customStyle="1" w:styleId="FooterChar">
    <w:name w:val="Footer Char"/>
    <w:basedOn w:val="DefaultParagraphFont"/>
    <w:link w:val="Footer"/>
    <w:uiPriority w:val="99"/>
    <w:locked/>
    <w:rPr>
      <w:rFonts w:ascii="Times New" w:hAnsi="Times New" w:cs="Times New"/>
      <w:sz w:val="20"/>
      <w:szCs w:val="20"/>
    </w:rPr>
  </w:style>
  <w:style w:type="character" w:styleId="PageNumber">
    <w:name w:val="page number"/>
    <w:basedOn w:val="DefaultParagraphFont"/>
    <w:uiPriority w:val="99"/>
    <w:rsid w:val="00C62C7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C92FDEC20E049BBFDEDE2CE92A86E" ma:contentTypeVersion="20" ma:contentTypeDescription="Create a new document." ma:contentTypeScope="" ma:versionID="da6e6b43ee7f678b1b30e94658bf49ec">
  <xsd:schema xmlns:xsd="http://www.w3.org/2001/XMLSchema" xmlns:xs="http://www.w3.org/2001/XMLSchema" xmlns:p="http://schemas.microsoft.com/office/2006/metadata/properties" xmlns:ns1="http://schemas.microsoft.com/sharepoint/v3" xmlns:ns2="88d8ddda-913f-4c4a-96ab-c457e3f73937" xmlns:ns3="4f7ebdfc-7d4d-4cd1-8c67-126c82b09329" targetNamespace="http://schemas.microsoft.com/office/2006/metadata/properties" ma:root="true" ma:fieldsID="b5306cb8734610865b42a9607e7d299f" ns1:_="" ns2:_="" ns3:_="">
    <xsd:import namespace="http://schemas.microsoft.com/sharepoint/v3"/>
    <xsd:import namespace="88d8ddda-913f-4c4a-96ab-c457e3f73937"/>
    <xsd:import namespace="4f7ebdfc-7d4d-4cd1-8c67-126c82b093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d8ddda-913f-4c4a-96ab-c457e3f73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924f0ff-682f-4b97-8273-0421c1f81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7ebdfc-7d4d-4cd1-8c67-126c82b093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7c650b7-027f-423c-b84a-76f7eba5f922}" ma:internalName="TaxCatchAll" ma:showField="CatchAllData" ma:web="4f7ebdfc-7d4d-4cd1-8c67-126c82b093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f7ebdfc-7d4d-4cd1-8c67-126c82b09329" xsi:nil="true"/>
    <lcf76f155ced4ddcb4097134ff3c332f xmlns="88d8ddda-913f-4c4a-96ab-c457e3f739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87921C-DC3A-4807-A848-E4460E37534A}"/>
</file>

<file path=customXml/itemProps2.xml><?xml version="1.0" encoding="utf-8"?>
<ds:datastoreItem xmlns:ds="http://schemas.openxmlformats.org/officeDocument/2006/customXml" ds:itemID="{F4C12DAB-6684-4B0A-96F8-2725359696F5}"/>
</file>

<file path=customXml/itemProps3.xml><?xml version="1.0" encoding="utf-8"?>
<ds:datastoreItem xmlns:ds="http://schemas.openxmlformats.org/officeDocument/2006/customXml" ds:itemID="{199E8F84-3632-41C7-87E3-C7D2EEB54808}"/>
</file>

<file path=docProps/app.xml><?xml version="1.0" encoding="utf-8"?>
<Properties xmlns="http://schemas.openxmlformats.org/officeDocument/2006/extended-properties" xmlns:vt="http://schemas.openxmlformats.org/officeDocument/2006/docPropsVTypes">
  <Template>Normal</Template>
  <TotalTime>38</TotalTime>
  <Pages>3</Pages>
  <Words>1230</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Facilities</dc:creator>
  <cp:keywords/>
  <dc:description/>
  <cp:lastModifiedBy>Esser, Guy (gesser@uidaho.edu)</cp:lastModifiedBy>
  <cp:revision>25</cp:revision>
  <cp:lastPrinted>2005-04-07T21:57:00Z</cp:lastPrinted>
  <dcterms:created xsi:type="dcterms:W3CDTF">2018-04-20T06:24:00Z</dcterms:created>
  <dcterms:modified xsi:type="dcterms:W3CDTF">2020-04-13T21:04:00Z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0x0101008C5C92FDEC20E049BBFDEDE2CE92A86E</vt:lpwstr>
  </property>
</Properties>
</file>